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304" w:rsidRPr="00CF30AF" w:rsidRDefault="00F00304" w:rsidP="00334B16">
      <w:pPr>
        <w:shd w:val="clear" w:color="auto" w:fill="FFFFFF"/>
        <w:spacing w:after="0" w:line="357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30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Предоставление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</w:t>
      </w:r>
      <w:r w:rsidRPr="00CF30AF">
        <w:rPr>
          <w:rFonts w:ascii="Times New Roman" w:hAnsi="Times New Roman"/>
          <w:b/>
          <w:color w:val="000000"/>
          <w:sz w:val="28"/>
          <w:szCs w:val="28"/>
          <w:lang w:eastAsia="ru-RU"/>
        </w:rPr>
        <w:t>осуслуг</w:t>
      </w:r>
    </w:p>
    <w:p w:rsidR="00F00304" w:rsidRPr="00334B16" w:rsidRDefault="00F00304" w:rsidP="00334B16">
      <w:pPr>
        <w:shd w:val="clear" w:color="auto" w:fill="FFFFFF"/>
        <w:spacing w:after="0" w:line="357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r w:rsidRPr="00334B16">
        <w:rPr>
          <w:rFonts w:ascii="Times New Roman" w:hAnsi="Times New Roman"/>
          <w:color w:val="000000"/>
          <w:sz w:val="28"/>
          <w:szCs w:val="28"/>
          <w:lang w:eastAsia="ru-RU"/>
        </w:rPr>
        <w:t>С 1 октября 2011 года в рамках реализации требований Федерального закона от 27 июля 2010 г. № 210-ФЗ «Об организации предоставления государственных и муниципальных услуг» МВД России приступило к предоставлению государственных услуг и функций в упрощенном порядке. В настоящее время гражданину для получения государственной услуги от МВД России требуется предъявить минимальное количество документов, как правило, имеющихся у него на руках. Большая часть сведений и документов запрашивается через систему межведомственного электронного взаимодействия в федеральных органах исполнительной власти, где она имеется. Граждане, имеющие доступ к сети интернет, могут воспользоваться всеми преимуществами быстрого и бесконтактного документооборота и получить необходимые услуги без потери времени и качества. Зарегистрировавшись один раз на сайте </w:t>
      </w:r>
      <w:hyperlink r:id="rId6" w:tgtFrame="_blank" w:history="1">
        <w:r w:rsidRPr="00334B16">
          <w:rPr>
            <w:rFonts w:ascii="Times New Roman" w:hAnsi="Times New Roman"/>
            <w:color w:val="0070A8"/>
            <w:sz w:val="28"/>
            <w:szCs w:val="28"/>
            <w:u w:val="single"/>
            <w:lang w:eastAsia="ru-RU"/>
          </w:rPr>
          <w:t>www.gosuslugi.ru</w:t>
        </w:r>
      </w:hyperlink>
      <w:r w:rsidRPr="00334B16">
        <w:rPr>
          <w:rFonts w:ascii="Times New Roman" w:hAnsi="Times New Roman"/>
          <w:color w:val="000000"/>
          <w:sz w:val="28"/>
          <w:szCs w:val="28"/>
          <w:lang w:eastAsia="ru-RU"/>
        </w:rPr>
        <w:t>, Вы получите доступ ко всем услугам портала, в том числе и тем, которые оказываются МВД России.</w:t>
      </w:r>
    </w:p>
    <w:p w:rsidR="00F00304" w:rsidRPr="00334B16" w:rsidRDefault="00F00304" w:rsidP="00334B16">
      <w:pPr>
        <w:pStyle w:val="a3"/>
        <w:shd w:val="clear" w:color="auto" w:fill="FFFFFF"/>
        <w:spacing w:before="150" w:beforeAutospacing="0" w:after="150" w:afterAutospacing="0" w:line="357" w:lineRule="atLeast"/>
        <w:jc w:val="both"/>
        <w:rPr>
          <w:color w:val="000000"/>
          <w:sz w:val="28"/>
          <w:szCs w:val="28"/>
        </w:rPr>
      </w:pPr>
      <w:r w:rsidRPr="00334B16">
        <w:rPr>
          <w:color w:val="000000"/>
          <w:sz w:val="28"/>
          <w:szCs w:val="28"/>
        </w:rPr>
        <w:t>ГУ МВД России по Самарской области напоминает гражданам и организациям о возможности получения государственных услуг по линиям информационного центра, центра лицензионно-разрешительной работы, государственной инспекции безопасности дорожного движения и добровольной дактилоскопической регистрации,  в том числе и в электронном виде. Для получения государственных услуг, оказываемых по направлениям деятельности органов внутренних дел, необходимо перейти на портал государственных услуг</w:t>
      </w:r>
      <w:r w:rsidRPr="00334B16">
        <w:rPr>
          <w:rStyle w:val="apple-converted-space"/>
          <w:color w:val="000000"/>
          <w:sz w:val="28"/>
          <w:szCs w:val="28"/>
        </w:rPr>
        <w:t> </w:t>
      </w:r>
      <w:hyperlink r:id="rId7" w:history="1">
        <w:r w:rsidRPr="00334B16">
          <w:rPr>
            <w:rStyle w:val="a4"/>
            <w:color w:val="0070A8"/>
            <w:sz w:val="28"/>
            <w:szCs w:val="28"/>
            <w:u w:val="none"/>
          </w:rPr>
          <w:t>www.gosuslugi.ru</w:t>
        </w:r>
      </w:hyperlink>
      <w:r w:rsidRPr="00334B16">
        <w:rPr>
          <w:rStyle w:val="apple-converted-space"/>
          <w:color w:val="000000"/>
          <w:sz w:val="28"/>
          <w:szCs w:val="28"/>
        </w:rPr>
        <w:t> </w:t>
      </w:r>
      <w:r w:rsidRPr="00334B16">
        <w:rPr>
          <w:color w:val="000000"/>
          <w:sz w:val="28"/>
          <w:szCs w:val="28"/>
        </w:rPr>
        <w:t>или по ссылке</w:t>
      </w:r>
      <w:r w:rsidRPr="00334B16">
        <w:rPr>
          <w:rStyle w:val="apple-converted-space"/>
          <w:color w:val="000000"/>
          <w:sz w:val="28"/>
          <w:szCs w:val="28"/>
        </w:rPr>
        <w:t> </w:t>
      </w:r>
      <w:hyperlink r:id="rId8" w:history="1">
        <w:r w:rsidRPr="00334B16">
          <w:rPr>
            <w:rStyle w:val="a4"/>
            <w:color w:val="0070A8"/>
            <w:sz w:val="28"/>
            <w:szCs w:val="28"/>
            <w:u w:val="none"/>
          </w:rPr>
          <w:t>Электронное МВД</w:t>
        </w:r>
      </w:hyperlink>
      <w:r w:rsidRPr="00334B1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334B16">
        <w:rPr>
          <w:color w:val="000000"/>
          <w:sz w:val="28"/>
          <w:szCs w:val="28"/>
        </w:rPr>
        <w:t>Также по ссылке «Электронное МВД» размещена</w:t>
      </w:r>
      <w:r w:rsidRPr="00334B16">
        <w:rPr>
          <w:rStyle w:val="apple-converted-space"/>
          <w:color w:val="000000"/>
          <w:sz w:val="28"/>
          <w:szCs w:val="28"/>
        </w:rPr>
        <w:t> </w:t>
      </w:r>
      <w:hyperlink r:id="rId9" w:history="1">
        <w:r w:rsidRPr="00334B16">
          <w:rPr>
            <w:rStyle w:val="a4"/>
            <w:color w:val="0070A8"/>
            <w:sz w:val="28"/>
            <w:szCs w:val="28"/>
            <w:u w:val="none"/>
          </w:rPr>
          <w:t>опросная форма</w:t>
        </w:r>
      </w:hyperlink>
      <w:r w:rsidRPr="00334B16">
        <w:rPr>
          <w:rStyle w:val="apple-converted-space"/>
          <w:color w:val="000000"/>
          <w:sz w:val="28"/>
          <w:szCs w:val="28"/>
        </w:rPr>
        <w:t> </w:t>
      </w:r>
      <w:r w:rsidRPr="00334B16">
        <w:rPr>
          <w:color w:val="000000"/>
          <w:sz w:val="28"/>
          <w:szCs w:val="28"/>
        </w:rPr>
        <w:t>о качестве предоставления государственных услуг в электронном виде.</w:t>
      </w:r>
      <w:r>
        <w:rPr>
          <w:color w:val="000000"/>
          <w:sz w:val="28"/>
          <w:szCs w:val="28"/>
        </w:rPr>
        <w:t xml:space="preserve"> </w:t>
      </w:r>
      <w:r w:rsidRPr="00334B16">
        <w:rPr>
          <w:color w:val="000000"/>
          <w:sz w:val="28"/>
          <w:szCs w:val="28"/>
        </w:rPr>
        <w:t>В сети многофункциональных центров предоставления государственных и муниципальных услуг можно получить следующие государственные услуги: "Предоставление сведений об административных нарушениях в области дорожного движения", а также "О наличии (отсутствии) судимости и (или) факта уголовного преследования, либо о прекращении уголовного преследования".</w:t>
      </w:r>
      <w:r>
        <w:rPr>
          <w:color w:val="000000"/>
          <w:sz w:val="28"/>
          <w:szCs w:val="28"/>
        </w:rPr>
        <w:t xml:space="preserve"> </w:t>
      </w:r>
      <w:r w:rsidRPr="00334B16">
        <w:rPr>
          <w:color w:val="000000"/>
          <w:sz w:val="28"/>
          <w:szCs w:val="28"/>
        </w:rPr>
        <w:t>Электронный Интернет-сервис Минэкономразвития России "Ваш контроль" предоставляет гражданам и организациям возможность оставлять оценки, отзывы и мнения о качестве государственных услуг по результатам их представления соответствующими территориальными органами МВД России.</w:t>
      </w:r>
    </w:p>
    <w:p w:rsidR="00F00304" w:rsidRPr="00334B16" w:rsidRDefault="00F00304" w:rsidP="00334B16">
      <w:pPr>
        <w:pStyle w:val="a3"/>
        <w:spacing w:after="204" w:afterAutospacing="0" w:line="306" w:lineRule="atLeast"/>
        <w:ind w:left="300"/>
        <w:jc w:val="both"/>
        <w:rPr>
          <w:color w:val="000000"/>
          <w:sz w:val="28"/>
          <w:szCs w:val="28"/>
        </w:rPr>
      </w:pPr>
      <w:r w:rsidRPr="00334B16">
        <w:rPr>
          <w:rStyle w:val="HTML"/>
          <w:b/>
          <w:bCs/>
          <w:color w:val="000000"/>
          <w:sz w:val="28"/>
          <w:szCs w:val="28"/>
        </w:rPr>
        <w:t>Госуслуги</w:t>
      </w:r>
      <w:r w:rsidRPr="00334B16">
        <w:rPr>
          <w:rStyle w:val="apple-converted-space"/>
          <w:color w:val="000000"/>
          <w:sz w:val="28"/>
          <w:szCs w:val="28"/>
        </w:rPr>
        <w:t> </w:t>
      </w:r>
      <w:r w:rsidRPr="00334B16">
        <w:rPr>
          <w:color w:val="000000"/>
          <w:sz w:val="28"/>
          <w:szCs w:val="28"/>
        </w:rPr>
        <w:t>- совокупность (обычно электронных) сервисов, которые государство предоставляет своим гражданам для решения каких-либо проблем или вопросов (например, медицинских, имущественных и так далее).</w:t>
      </w:r>
    </w:p>
    <w:p w:rsidR="00F00304" w:rsidRPr="00334B16" w:rsidRDefault="00F00304" w:rsidP="00334B16">
      <w:pPr>
        <w:pStyle w:val="a3"/>
        <w:spacing w:after="204" w:afterAutospacing="0" w:line="306" w:lineRule="atLeast"/>
        <w:ind w:left="300"/>
        <w:jc w:val="both"/>
        <w:rPr>
          <w:color w:val="000000"/>
          <w:sz w:val="28"/>
          <w:szCs w:val="28"/>
        </w:rPr>
      </w:pPr>
      <w:r w:rsidRPr="00334B16">
        <w:rPr>
          <w:color w:val="000000"/>
          <w:sz w:val="28"/>
          <w:szCs w:val="28"/>
        </w:rPr>
        <w:lastRenderedPageBreak/>
        <w:t>В России</w:t>
      </w:r>
      <w:r w:rsidRPr="00334B16">
        <w:rPr>
          <w:rStyle w:val="apple-converted-space"/>
          <w:color w:val="000000"/>
          <w:sz w:val="28"/>
          <w:szCs w:val="28"/>
        </w:rPr>
        <w:t> </w:t>
      </w:r>
      <w:r w:rsidRPr="00334B16">
        <w:rPr>
          <w:bCs/>
          <w:color w:val="000000"/>
          <w:sz w:val="28"/>
          <w:szCs w:val="28"/>
        </w:rPr>
        <w:t>госуслуги</w:t>
      </w:r>
      <w:r w:rsidRPr="00334B16">
        <w:rPr>
          <w:rStyle w:val="apple-converted-space"/>
          <w:color w:val="000000"/>
          <w:sz w:val="28"/>
          <w:szCs w:val="28"/>
        </w:rPr>
        <w:t> </w:t>
      </w:r>
      <w:r w:rsidRPr="00334B16">
        <w:rPr>
          <w:color w:val="000000"/>
          <w:sz w:val="28"/>
          <w:szCs w:val="28"/>
        </w:rPr>
        <w:t>доступны на сайте</w:t>
      </w:r>
      <w:r w:rsidRPr="00334B16">
        <w:rPr>
          <w:rStyle w:val="apple-converted-space"/>
          <w:color w:val="000000"/>
          <w:sz w:val="28"/>
          <w:szCs w:val="28"/>
        </w:rPr>
        <w:t> </w:t>
      </w:r>
      <w:hyperlink r:id="rId10" w:history="1">
        <w:r w:rsidRPr="00334B16">
          <w:rPr>
            <w:rStyle w:val="a4"/>
            <w:color w:val="663399"/>
            <w:sz w:val="28"/>
            <w:szCs w:val="28"/>
          </w:rPr>
          <w:t>gosuslugi.ru</w:t>
        </w:r>
      </w:hyperlink>
      <w:r w:rsidRPr="00334B16">
        <w:rPr>
          <w:color w:val="000000"/>
          <w:sz w:val="28"/>
          <w:szCs w:val="28"/>
        </w:rPr>
        <w:t>.</w:t>
      </w:r>
    </w:p>
    <w:p w:rsidR="00F00304" w:rsidRPr="00334B16" w:rsidRDefault="00F00304" w:rsidP="00DB714C">
      <w:pPr>
        <w:shd w:val="clear" w:color="auto" w:fill="FFFFFF"/>
        <w:spacing w:before="100" w:beforeAutospacing="1" w:after="100" w:afterAutospacing="1" w:line="408" w:lineRule="atLeast"/>
        <w:outlineLvl w:val="2"/>
        <w:rPr>
          <w:rFonts w:ascii="Times New Roman" w:hAnsi="Times New Roman"/>
          <w:color w:val="476676"/>
          <w:sz w:val="28"/>
          <w:szCs w:val="28"/>
          <w:lang w:eastAsia="ru-RU"/>
        </w:rPr>
      </w:pPr>
      <w:r w:rsidRPr="00334B16">
        <w:rPr>
          <w:rFonts w:ascii="Times New Roman" w:hAnsi="Times New Roman"/>
          <w:color w:val="476676"/>
          <w:sz w:val="28"/>
          <w:szCs w:val="28"/>
          <w:lang w:eastAsia="ru-RU"/>
        </w:rPr>
        <w:t>Преимущества пользования Порталом государственных услуг</w:t>
      </w:r>
    </w:p>
    <w:p w:rsidR="00F00304" w:rsidRPr="00334B16" w:rsidRDefault="00F00304" w:rsidP="00DB714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4B16">
        <w:rPr>
          <w:rFonts w:ascii="Times New Roman" w:hAnsi="Times New Roman"/>
          <w:color w:val="000000"/>
          <w:sz w:val="28"/>
          <w:szCs w:val="28"/>
          <w:lang w:eastAsia="ru-RU"/>
        </w:rPr>
        <w:t>сокращаются сроки предоставления услуг;</w:t>
      </w:r>
    </w:p>
    <w:p w:rsidR="00F00304" w:rsidRPr="00334B16" w:rsidRDefault="00F00304" w:rsidP="00DB714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4B16">
        <w:rPr>
          <w:rFonts w:ascii="Times New Roman" w:hAnsi="Times New Roman"/>
          <w:color w:val="000000"/>
          <w:sz w:val="28"/>
          <w:szCs w:val="28"/>
          <w:lang w:eastAsia="ru-RU"/>
        </w:rPr>
        <w:t>уменьшаются финансовые издержки граждан и юридических лиц;</w:t>
      </w:r>
    </w:p>
    <w:p w:rsidR="00F00304" w:rsidRPr="00334B16" w:rsidRDefault="00F00304" w:rsidP="00DB714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4B16">
        <w:rPr>
          <w:rFonts w:ascii="Times New Roman" w:hAnsi="Times New Roman"/>
          <w:color w:val="000000"/>
          <w:sz w:val="28"/>
          <w:szCs w:val="28"/>
          <w:lang w:eastAsia="ru-RU"/>
        </w:rPr>
        <w:t>ликвидируются бюрократические проволочки вследствие внедрения электронного документооборота;</w:t>
      </w:r>
    </w:p>
    <w:p w:rsidR="00F00304" w:rsidRPr="00334B16" w:rsidRDefault="00F00304" w:rsidP="00DB714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4B16">
        <w:rPr>
          <w:rFonts w:ascii="Times New Roman" w:hAnsi="Times New Roman"/>
          <w:color w:val="000000"/>
          <w:sz w:val="28"/>
          <w:szCs w:val="28"/>
          <w:lang w:eastAsia="ru-RU"/>
        </w:rPr>
        <w:t>снижаются коррупционные риски;</w:t>
      </w:r>
    </w:p>
    <w:p w:rsidR="00F00304" w:rsidRPr="00334B16" w:rsidRDefault="00F00304" w:rsidP="00DB714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4B16">
        <w:rPr>
          <w:rFonts w:ascii="Times New Roman" w:hAnsi="Times New Roman"/>
          <w:color w:val="000000"/>
          <w:sz w:val="28"/>
          <w:szCs w:val="28"/>
          <w:lang w:eastAsia="ru-RU"/>
        </w:rPr>
        <w:t>снижаются административные барьеры и повышается доступность получения государственных и муниципальных услуг. </w:t>
      </w:r>
    </w:p>
    <w:p w:rsidR="00F00304" w:rsidRPr="00334B16" w:rsidRDefault="00F00304">
      <w:pPr>
        <w:rPr>
          <w:rFonts w:ascii="Times New Roman" w:hAnsi="Times New Roman"/>
          <w:sz w:val="28"/>
          <w:szCs w:val="28"/>
        </w:rPr>
      </w:pPr>
    </w:p>
    <w:p w:rsidR="00F00304" w:rsidRPr="00334B16" w:rsidRDefault="00F003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официальным данным РЭО ГИБДД МО МВД России «Похвистневский»</w:t>
      </w:r>
    </w:p>
    <w:bookmarkEnd w:id="0"/>
    <w:p w:rsidR="00F00304" w:rsidRDefault="00F00304"/>
    <w:p w:rsidR="00F00304" w:rsidRDefault="00F00304"/>
    <w:p w:rsidR="00F00304" w:rsidRDefault="00F0030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F00304" w:rsidRDefault="00F0030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F00304" w:rsidRDefault="00F0030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F00304" w:rsidRDefault="00F0030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F00304" w:rsidRDefault="00F0030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F00304" w:rsidRDefault="00F0030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447984" w:rsidRDefault="0044798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447984" w:rsidRDefault="0044798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447984" w:rsidRDefault="0044798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447984" w:rsidRDefault="0044798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447984" w:rsidRDefault="0044798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447984" w:rsidRDefault="0044798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447984" w:rsidRDefault="0044798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447984" w:rsidRDefault="00447984" w:rsidP="00DB714C">
      <w:pPr>
        <w:spacing w:after="150" w:line="270" w:lineRule="atLeast"/>
        <w:jc w:val="both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</w:p>
    <w:p w:rsidR="00F00304" w:rsidRPr="00DB714C" w:rsidRDefault="00F00304" w:rsidP="00DB714C">
      <w:pPr>
        <w:spacing w:after="150" w:line="270" w:lineRule="atLeast"/>
        <w:outlineLvl w:val="0"/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</w:pPr>
      <w:r w:rsidRPr="00DB714C">
        <w:rPr>
          <w:rFonts w:ascii="Times New Roman" w:hAnsi="Times New Roman"/>
          <w:b/>
          <w:bCs/>
          <w:color w:val="686868"/>
          <w:kern w:val="36"/>
          <w:sz w:val="36"/>
          <w:szCs w:val="36"/>
          <w:lang w:eastAsia="ru-RU"/>
        </w:rPr>
        <w:lastRenderedPageBreak/>
        <w:t>Информация для граждан в области оказания государственных услуг по линии Министерства внутренних дел Российской Федерации (в том числе в электронном виде)</w:t>
      </w:r>
    </w:p>
    <w:p w:rsidR="00F00304" w:rsidRPr="00DB714C" w:rsidRDefault="00E52E03" w:rsidP="00DB714C">
      <w:pPr>
        <w:numPr>
          <w:ilvl w:val="0"/>
          <w:numId w:val="2"/>
        </w:numPr>
        <w:shd w:val="clear" w:color="auto" w:fill="FFFFFF"/>
        <w:spacing w:after="0" w:line="336" w:lineRule="atLeast"/>
        <w:ind w:left="0"/>
        <w:rPr>
          <w:rFonts w:ascii="Arial" w:hAnsi="Arial" w:cs="Arial"/>
          <w:color w:val="686868"/>
          <w:sz w:val="18"/>
          <w:szCs w:val="18"/>
          <w:lang w:eastAsia="ru-RU"/>
        </w:rPr>
      </w:pPr>
      <w:r>
        <w:rPr>
          <w:rFonts w:ascii="Arial" w:hAnsi="Arial" w:cs="Arial"/>
          <w:noProof/>
          <w:color w:val="BF1F18"/>
          <w:sz w:val="18"/>
          <w:szCs w:val="18"/>
          <w:lang w:eastAsia="ru-RU"/>
        </w:rPr>
        <w:drawing>
          <wp:inline distT="0" distB="0" distL="0" distR="0">
            <wp:extent cx="2952750" cy="1905000"/>
            <wp:effectExtent l="0" t="0" r="0" b="0"/>
            <wp:docPr id="1" name="Рисунок 1" descr="top68.ru-informatsiya-dlya-grazhdan-v-oblasti-okazaniya-gosudarstvennykh-uslug-po-linii-ministerstva-vnutrenn-8159.jpg">
              <a:hlinkClick xmlns:a="http://schemas.openxmlformats.org/drawingml/2006/main" r:id="rId11" tooltip="&quot;Информация для граждан в области оказания государственных услуг по линии Министерства внутренних дел Российской Федерации   (в том числе в электронном виде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op68.ru-informatsiya-dlya-grazhdan-v-oblasti-okazaniya-gosudarstvennykh-uslug-po-linii-ministerstva-vnutrenn-8159.jpg">
                      <a:hlinkClick r:id="rId11" tooltip="&quot;Информация для граждан в области оказания государственных услуг по линии Министерства внутренних дел Российской Федерации   (в том числе в электронном виде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304" w:rsidRDefault="00F00304" w:rsidP="00DB714C">
      <w:pPr>
        <w:shd w:val="clear" w:color="auto" w:fill="FFFFFF"/>
        <w:spacing w:after="0" w:line="270" w:lineRule="atLeast"/>
        <w:rPr>
          <w:rFonts w:ascii="Arial" w:hAnsi="Arial" w:cs="Arial"/>
          <w:color w:val="686868"/>
          <w:sz w:val="18"/>
          <w:szCs w:val="18"/>
          <w:lang w:eastAsia="ru-RU"/>
        </w:rPr>
      </w:pP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t>   В связи с вступлением в силу Федерального Закона от 27 июля 2010 года №210-ФЗ «Об организации предоставления государственных и муниципальных услуг» Министерство внутренних дел России, а также территориальные подразделения Министерства перешли на оказание государственных услуг в упрощенном порядке. Теперь для получения какой-либо государственной услуги по линии МВД России гражданам нужно предъявить минимальное количество документов, как правило, уже имеющихся на руках.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   Главная цель - это, прежде всего, сокращение сроков предоставления государственных услуг, упрощение самой процедуры, уменьшение финансовых издержек граждан и юридических лиц, а также, что особенно важно, снижение коррупционных рисков.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  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</w:r>
      <w:r w:rsidRPr="00DB714C">
        <w:rPr>
          <w:rFonts w:ascii="Arial" w:hAnsi="Arial" w:cs="Arial"/>
          <w:b/>
          <w:bCs/>
          <w:color w:val="686868"/>
          <w:sz w:val="18"/>
          <w:szCs w:val="18"/>
          <w:lang w:eastAsia="ru-RU"/>
        </w:rPr>
        <w:t>По линии ГИБДД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9. Регистрация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10. Предоставление сведений об административных правонарушениях в области дорожного движения.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11. Прием квалификационных экзаменов на получение права на управление автомототранспортными средствами, трамваями, троллейбусами, выдача водительских удостоверений и временных разрешений.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   Заявления на оказание государственных услуг по линии МВД России принимаются также в электронном виде на Едином портале государственных и муниципальных услуг в сети Интернет по адресу:</w:t>
      </w:r>
      <w:r w:rsidRPr="00DB714C">
        <w:rPr>
          <w:rFonts w:ascii="Arial" w:hAnsi="Arial" w:cs="Arial"/>
          <w:b/>
          <w:bCs/>
          <w:color w:val="686868"/>
          <w:sz w:val="18"/>
          <w:szCs w:val="18"/>
          <w:lang w:eastAsia="ru-RU"/>
        </w:rPr>
        <w:t>http://www.gosuslugi.ru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t> в разделе</w:t>
      </w:r>
      <w:r w:rsidRPr="00DB714C">
        <w:rPr>
          <w:rFonts w:ascii="Arial" w:hAnsi="Arial" w:cs="Arial"/>
          <w:b/>
          <w:bCs/>
          <w:color w:val="686868"/>
          <w:sz w:val="18"/>
          <w:szCs w:val="18"/>
          <w:lang w:eastAsia="ru-RU"/>
        </w:rPr>
        <w:t> «личный кабинет»,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t> для чего необходимо пройти процедуру регистрации.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</w:r>
      <w:r w:rsidRPr="00DB714C">
        <w:rPr>
          <w:rFonts w:ascii="Arial" w:hAnsi="Arial" w:cs="Arial"/>
          <w:b/>
          <w:bCs/>
          <w:color w:val="686868"/>
          <w:sz w:val="18"/>
          <w:szCs w:val="18"/>
          <w:lang w:eastAsia="ru-RU"/>
        </w:rPr>
        <w:t>Для регистрации необходимо перейти по Интернет-ссылке: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t> </w:t>
      </w:r>
      <w:r w:rsidRPr="00DB714C">
        <w:rPr>
          <w:rFonts w:ascii="Arial" w:hAnsi="Arial" w:cs="Arial"/>
          <w:b/>
          <w:bCs/>
          <w:color w:val="686868"/>
          <w:sz w:val="18"/>
          <w:szCs w:val="18"/>
          <w:lang w:eastAsia="ru-RU"/>
        </w:rPr>
        <w:t>https://esia.gosuslugi.ru/sia-web/rf/registration/lp/Index.spr?alt=true.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Процедура регистрации включает в себя следующие действия: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1. Ознакомьтесь с условиями работы портала и подтвердите свое согласие с ними.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2. Заполните анкету: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- введите фамилию, имя, отчество;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- введите страховой номер индивидуального лицевого счета (СНИЛС) застрахованного лица в системе персонифицированного учета Пенсионного фонда России;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- введите идентификационный номер налогоплательщика (ИНН).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3. Дождитесь окончания проверки введенных данных (это может занять несколько минут).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4. Введите пароль, подтверждение пароля, секретный вопрос и ответ на него.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lastRenderedPageBreak/>
        <w:t>5. Выберите способ получения кода активации личного кабинета: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- доставка ФГУП «Почта России» (необходимо ввести свой почтовый адрес). Вам будет направлено регистрируемое почтовое отправление, содержащее код активации “личного кабинета” (среднее время доставки составляет около двух недель);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- в Центре продаж и обслуживания клиентов ОАО «Ростелеком» (с собой необходимо иметь паспорт гражданина РФ, страховое свидетельство обязательного пенсионного страхования, идентификационный номер налогоплательщика).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6. Введите адрес электронной почты и номер мобильного телефона (при согласии его предоставить).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7. Подтвердите адрес электронной почты: на указанный адрес электронной почты будет отправлено электронное сообщение с кодом подтверждения.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8. Подтвердите номер мобильного телефона (если он был предоставлен): на указанный номер мобильного телефона будет отправлено SMS-сообщение с кодом подтверждения.</w:t>
      </w:r>
      <w:r w:rsidRPr="00DB714C">
        <w:rPr>
          <w:rFonts w:ascii="Arial" w:hAnsi="Arial" w:cs="Arial"/>
          <w:color w:val="686868"/>
          <w:sz w:val="18"/>
          <w:szCs w:val="18"/>
          <w:lang w:eastAsia="ru-RU"/>
        </w:rPr>
        <w:br/>
        <w:t>9. После получения кода активации необходимо произвести активацию личного кабинета (нажмите кнопку “Ввести код актив</w:t>
      </w:r>
      <w:r>
        <w:rPr>
          <w:rFonts w:ascii="Arial" w:hAnsi="Arial" w:cs="Arial"/>
          <w:color w:val="686868"/>
          <w:sz w:val="18"/>
          <w:szCs w:val="18"/>
          <w:lang w:eastAsia="ru-RU"/>
        </w:rPr>
        <w:t>ации” на странице авторизации).</w:t>
      </w:r>
    </w:p>
    <w:p w:rsidR="00F00304" w:rsidRDefault="00F00304" w:rsidP="00DB714C">
      <w:pPr>
        <w:shd w:val="clear" w:color="auto" w:fill="FFFFFF"/>
        <w:spacing w:after="0" w:line="270" w:lineRule="atLeast"/>
        <w:rPr>
          <w:rFonts w:ascii="Arial" w:hAnsi="Arial" w:cs="Arial"/>
          <w:color w:val="686868"/>
          <w:sz w:val="18"/>
          <w:szCs w:val="18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"/>
        <w:gridCol w:w="9128"/>
        <w:gridCol w:w="5"/>
      </w:tblGrid>
      <w:tr w:rsidR="00F00304" w:rsidRPr="00914E80" w:rsidTr="00DB714C">
        <w:trPr>
          <w:trHeight w:val="780"/>
          <w:tblCellSpacing w:w="0" w:type="dxa"/>
        </w:trPr>
        <w:tc>
          <w:tcPr>
            <w:tcW w:w="0" w:type="auto"/>
            <w:gridSpan w:val="3"/>
            <w:shd w:val="clear" w:color="auto" w:fill="F8FBFD"/>
          </w:tcPr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447984" w:rsidRDefault="0044798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</w:p>
          <w:p w:rsidR="00F00304" w:rsidRPr="00DB714C" w:rsidRDefault="00F00304" w:rsidP="00DB714C">
            <w:pPr>
              <w:spacing w:before="315" w:after="0" w:line="240" w:lineRule="auto"/>
              <w:ind w:left="270"/>
              <w:outlineLvl w:val="0"/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</w:pPr>
            <w:r w:rsidRPr="00DB714C">
              <w:rPr>
                <w:rFonts w:ascii="Arial" w:hAnsi="Arial" w:cs="Arial"/>
                <w:b/>
                <w:bCs/>
                <w:color w:val="0E4687"/>
                <w:kern w:val="36"/>
                <w:sz w:val="21"/>
                <w:szCs w:val="21"/>
                <w:lang w:eastAsia="ru-RU"/>
              </w:rPr>
              <w:lastRenderedPageBreak/>
              <w:t>Порядок регистрации и авторизации на сайте госуслуг</w:t>
            </w:r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5"/>
                <w:szCs w:val="15"/>
                <w:lang w:eastAsia="ru-RU"/>
              </w:rPr>
            </w:pPr>
            <w:r w:rsidRPr="00DB714C">
              <w:rPr>
                <w:rFonts w:ascii="Verdana" w:hAnsi="Verdan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F00304" w:rsidRPr="00914E80" w:rsidTr="00447984">
        <w:trPr>
          <w:trHeight w:val="12945"/>
          <w:tblCellSpacing w:w="0" w:type="dxa"/>
        </w:trPr>
        <w:tc>
          <w:tcPr>
            <w:tcW w:w="222" w:type="dxa"/>
            <w:shd w:val="clear" w:color="auto" w:fill="F8FBFD"/>
            <w:vAlign w:val="center"/>
          </w:tcPr>
          <w:p w:rsidR="00F00304" w:rsidRPr="00DB714C" w:rsidRDefault="00E52E03" w:rsidP="00DB714C">
            <w:pPr>
              <w:spacing w:after="0" w:line="240" w:lineRule="auto"/>
              <w:rPr>
                <w:rFonts w:ascii="Verdana" w:hAnsi="Verdan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Verdana" w:hAnsi="Verdana"/>
                <w:noProof/>
                <w:color w:val="000000"/>
                <w:sz w:val="15"/>
                <w:szCs w:val="15"/>
                <w:lang w:eastAsia="ru-RU"/>
              </w:rPr>
              <w:lastRenderedPageBreak/>
              <w:drawing>
                <wp:inline distT="0" distB="0" distL="0" distR="0">
                  <wp:extent cx="171450" cy="9525"/>
                  <wp:effectExtent l="0" t="0" r="0" b="0"/>
                  <wp:docPr id="2" name="Рисунок 2" descr="http://www.1zagran.r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www.1zagran.r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28" w:type="dxa"/>
            <w:shd w:val="clear" w:color="auto" w:fill="F8FBFD"/>
          </w:tcPr>
          <w:p w:rsidR="00F00304" w:rsidRPr="00DB714C" w:rsidRDefault="00F00304" w:rsidP="00DB714C">
            <w:pPr>
              <w:spacing w:after="0" w:line="240" w:lineRule="auto"/>
              <w:jc w:val="both"/>
              <w:rPr>
                <w:ins w:id="1" w:author="Unknown"/>
                <w:rFonts w:ascii="Verdana" w:hAnsi="Verdana"/>
                <w:color w:val="000000"/>
                <w:sz w:val="15"/>
                <w:szCs w:val="15"/>
                <w:lang w:eastAsia="ru-RU"/>
              </w:rPr>
            </w:pPr>
            <w:ins w:id="2" w:author="Unknown">
              <w:r w:rsidRPr="00DB714C">
                <w:rPr>
                  <w:rFonts w:ascii="Verdana" w:hAnsi="Verdana"/>
                  <w:color w:val="000000"/>
                  <w:sz w:val="15"/>
                  <w:szCs w:val="15"/>
                  <w:lang w:eastAsia="ru-RU"/>
                </w:rPr>
                <w:t> 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3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4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Для оформления документов посредством сети Интернет необходимо сначала пройти процедуру авторизации на</w:t>
              </w:r>
            </w:ins>
            <w:r w:rsidR="00E52E03">
              <w:rPr>
                <w:noProof/>
                <w:lang w:eastAsia="ru-RU"/>
              </w:rPr>
              <w:drawing>
                <wp:anchor distT="0" distB="0" distL="0" distR="0" simplePos="0" relativeHeight="25165772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333625" cy="923925"/>
                  <wp:effectExtent l="0" t="0" r="9525" b="9525"/>
                  <wp:wrapSquare wrapText="bothSides"/>
                  <wp:docPr id="4" name="Рисунок 2" descr=" справочно-информационный портал «Государственные услуги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 справочно-информационный портал «Государственные услуги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ins w:id="5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br/>
                <w:t>Едином портале государственных и муниципальных услуг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6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7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fldChar w:fldCharType="begin"/>
              </w:r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instrText xml:space="preserve"> HYPERLINK "http://www.1zagran.ru/instrukciya_gosuslugiru.pps" </w:instrText>
              </w:r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fldChar w:fldCharType="separate"/>
              </w:r>
              <w:r w:rsidRPr="00DB714C">
                <w:rPr>
                  <w:rFonts w:ascii="Verdana" w:hAnsi="Verdana"/>
                  <w:color w:val="0E4687"/>
                  <w:sz w:val="18"/>
                  <w:szCs w:val="18"/>
                  <w:lang w:eastAsia="ru-RU"/>
                </w:rPr>
                <w:t>Презентация</w:t>
              </w:r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fldChar w:fldCharType="end"/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8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9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 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10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11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Для авторизации </w:t>
              </w:r>
              <w:r w:rsidRPr="00DB714C">
                <w:rPr>
                  <w:rFonts w:ascii="Verdana" w:hAnsi="Verdana"/>
                  <w:color w:val="000000"/>
                  <w:sz w:val="18"/>
                  <w:szCs w:val="18"/>
                  <w:u w:val="single"/>
                  <w:lang w:eastAsia="ru-RU"/>
                </w:rPr>
                <w:t>иностранному гражданину </w:t>
              </w:r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необходимо ввести серию и номер миграционной карты, и пароль, полученный после регистрации</w:t>
              </w:r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br/>
                <w:t>на Едином портале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12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13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 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14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15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u w:val="single"/>
                  <w:lang w:eastAsia="ru-RU"/>
                </w:rPr>
                <w:t>Для авторизации гражданину РФ </w:t>
              </w:r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необходимо ввести страховой номер индивидуального лицевого счета застрахованного лица, выданный </w:t>
              </w:r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br/>
                <w:t>Пенсионным фондом Российской Федерации (СНИЛС) и пароль, полученный после регистрации на Едином портале.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16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17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 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18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19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Если Вы не знаете свой СНИЛС, обратитесь в ближайшее отделение Пенсионного фонда Российской Федерации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20" w:author="Unknown"/>
                <w:rFonts w:ascii="Verdana" w:hAnsi="Verdana"/>
                <w:color w:val="000000"/>
                <w:sz w:val="15"/>
                <w:szCs w:val="15"/>
                <w:lang w:eastAsia="ru-RU"/>
              </w:rPr>
            </w:pPr>
            <w:ins w:id="21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Для получения пароля, Вам необходимо пройти процедуру регистрации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22" w:author="Unknown"/>
                <w:rFonts w:ascii="Verdana" w:hAnsi="Verdana"/>
                <w:color w:val="000000"/>
                <w:sz w:val="15"/>
                <w:szCs w:val="15"/>
                <w:lang w:eastAsia="ru-RU"/>
              </w:rPr>
            </w:pPr>
            <w:ins w:id="23" w:author="Unknown">
              <w:r w:rsidRPr="00DB714C">
                <w:rPr>
                  <w:rFonts w:ascii="Verdana" w:hAnsi="Verdana"/>
                  <w:color w:val="000000"/>
                  <w:sz w:val="15"/>
                  <w:szCs w:val="15"/>
                  <w:lang w:eastAsia="ru-RU"/>
                </w:rPr>
                <w:t> 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24" w:author="Unknown"/>
                <w:rFonts w:ascii="Verdana" w:hAnsi="Verdana"/>
                <w:color w:val="000000"/>
                <w:sz w:val="15"/>
                <w:szCs w:val="15"/>
                <w:lang w:eastAsia="ru-RU"/>
              </w:rPr>
            </w:pPr>
            <w:ins w:id="25" w:author="Unknown">
              <w:r w:rsidRPr="00DB714C">
                <w:rPr>
                  <w:rFonts w:ascii="Verdana" w:hAnsi="Verdana"/>
                  <w:color w:val="000000"/>
                  <w:sz w:val="15"/>
                  <w:szCs w:val="15"/>
                  <w:lang w:eastAsia="ru-RU"/>
                </w:rPr>
                <w:t> 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26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27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u w:val="single"/>
                  <w:lang w:eastAsia="ru-RU"/>
                </w:rPr>
                <w:t>Регистрация включает в себя три основных этапа</w:t>
              </w:r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 :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28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29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 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30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31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1. Заполнение регистрационной анкеты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32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33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На этом этапе пользователь вносит свои данные в анкету, и происходит их автоматизированная проверка в ведомственных базах данных. </w:t>
              </w:r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br/>
                <w:t>В связи с тем, что проверка происходит онлайн, при большом количестве одновременных обращений пользователей возможны задержки с ответом.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34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35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Также на этом этапе пользователю отправляются на указанные в анкете номер телефона и адрес электронной почты, регистрационные коды, которые нужно ввести в соответствующие поля.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36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37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 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38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39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2. Отправка пользователю письма с кодом авторизации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40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41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Для гражданина РФ. После заполнения анкеты на указанный в ней пользователем почтовый адрес отправляется бумажное письмо с кодом авторизации. </w:t>
              </w:r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br/>
                <w:t>Заказное письмо будет доставлено в период от 10 дней до 2-х недель в зависимости от удаленности региона.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42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43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Иностранному гражданину код авторизации приходит по электронной почте сразу после регистрации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44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45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 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46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47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3. Завершение регистрации на Портале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48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49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На этом этапе пользователь завершает регистрацию на Портале путем ввода кода авторизации из полученного им бумажного или электронного письма.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50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51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Процедура регистрации предусмотрена для снижения рисков несанкционированного доступа к персональным данным гражданина. Процедуру регистрации проходят один раз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52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53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 </w:t>
              </w:r>
            </w:ins>
          </w:p>
          <w:p w:rsidR="00F00304" w:rsidRPr="00DB714C" w:rsidRDefault="00F00304" w:rsidP="00DB714C">
            <w:pPr>
              <w:spacing w:after="0" w:line="240" w:lineRule="auto"/>
              <w:jc w:val="both"/>
              <w:rPr>
                <w:ins w:id="54" w:author="Unknown"/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ins w:id="55" w:author="Unknown">
              <w:r w:rsidRPr="00DB714C">
                <w:rPr>
                  <w:rFonts w:ascii="Verdana" w:hAnsi="Verdana"/>
                  <w:color w:val="000000"/>
                  <w:sz w:val="18"/>
                  <w:szCs w:val="18"/>
                  <w:lang w:eastAsia="ru-RU"/>
                </w:rPr>
                <w:t> </w:t>
              </w:r>
            </w:ins>
          </w:p>
          <w:p w:rsidR="00447984" w:rsidRDefault="00E52E03" w:rsidP="00DB714C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noProof/>
                <w:color w:val="000000"/>
                <w:sz w:val="18"/>
                <w:szCs w:val="18"/>
                <w:lang w:eastAsia="ru-RU"/>
              </w:rPr>
              <w:lastRenderedPageBreak/>
              <w:drawing>
                <wp:inline distT="0" distB="0" distL="0" distR="0">
                  <wp:extent cx="7048500" cy="6305550"/>
                  <wp:effectExtent l="0" t="0" r="0" b="0"/>
                  <wp:docPr id="3" name="Рисунок 4" descr="http://www.1zagran.ru/images/gosuslugi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www.1zagran.ru/images/gosuslugi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0" cy="630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984" w:rsidRPr="00447984" w:rsidRDefault="00447984" w:rsidP="00447984">
            <w:pPr>
              <w:rPr>
                <w:rFonts w:ascii="Verdana" w:hAnsi="Verdana"/>
                <w:sz w:val="18"/>
                <w:szCs w:val="18"/>
                <w:lang w:eastAsia="ru-RU"/>
              </w:rPr>
            </w:pPr>
          </w:p>
          <w:p w:rsidR="00447984" w:rsidRPr="00447984" w:rsidRDefault="00447984" w:rsidP="00447984">
            <w:pPr>
              <w:rPr>
                <w:rFonts w:ascii="Verdana" w:hAnsi="Verdana"/>
                <w:sz w:val="18"/>
                <w:szCs w:val="18"/>
                <w:lang w:eastAsia="ru-RU"/>
              </w:rPr>
            </w:pPr>
          </w:p>
          <w:p w:rsidR="00447984" w:rsidRPr="00447984" w:rsidRDefault="00447984" w:rsidP="00447984">
            <w:pPr>
              <w:rPr>
                <w:rFonts w:ascii="Verdana" w:hAnsi="Verdana"/>
                <w:sz w:val="18"/>
                <w:szCs w:val="18"/>
                <w:lang w:eastAsia="ru-RU"/>
              </w:rPr>
            </w:pPr>
          </w:p>
          <w:p w:rsidR="00447984" w:rsidRDefault="00447984" w:rsidP="00447984">
            <w:pPr>
              <w:rPr>
                <w:rFonts w:ascii="Verdana" w:hAnsi="Verdana"/>
                <w:sz w:val="18"/>
                <w:szCs w:val="18"/>
                <w:lang w:eastAsia="ru-RU"/>
              </w:rPr>
            </w:pPr>
          </w:p>
          <w:p w:rsidR="00F00304" w:rsidRPr="00447984" w:rsidRDefault="00F00304" w:rsidP="00447984">
            <w:pPr>
              <w:rPr>
                <w:rFonts w:ascii="Verdana" w:hAnsi="Verdan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F8FBFD"/>
            <w:vAlign w:val="center"/>
          </w:tcPr>
          <w:p w:rsidR="00F00304" w:rsidRPr="00DB714C" w:rsidRDefault="00F00304" w:rsidP="00DB7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47984" w:rsidRDefault="00447984" w:rsidP="008B2E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984" w:rsidRDefault="00447984" w:rsidP="008B2E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984" w:rsidRDefault="00447984" w:rsidP="008B2E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7984" w:rsidRDefault="00447984" w:rsidP="008B2E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304" w:rsidRPr="008B2ECF" w:rsidRDefault="00F00304" w:rsidP="008B2E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2ECF">
        <w:rPr>
          <w:rFonts w:ascii="Times New Roman" w:hAnsi="Times New Roman"/>
          <w:sz w:val="28"/>
          <w:szCs w:val="28"/>
          <w:lang w:eastAsia="ru-RU"/>
        </w:rPr>
        <w:lastRenderedPageBreak/>
        <w:t>В соответствии с Планом перехода федеральных органов исполнительной власти на предоставление государственных услуг и исполнение государственных функций в электронном виде, утвержденным Распоряжением Правительства Российской Федерации от 17.10.2010 года №1555-Р, взаимодействие подразделений Госавтоинспекции с физическими и юридическими лицами, в рамках оказания государственных услуг по регистрации и выдаче водительских удостоверений в электронном виде, осуществляется через единый портал государственных услуг (далее - Портал), расположенный в сети Интернет по адресу «</w:t>
      </w:r>
      <w:r w:rsidRPr="008B2ECF">
        <w:rPr>
          <w:rFonts w:ascii="Times New Roman" w:hAnsi="Times New Roman"/>
          <w:sz w:val="28"/>
          <w:szCs w:val="28"/>
          <w:u w:val="single"/>
          <w:lang w:val="en-US" w:eastAsia="ru-RU"/>
        </w:rPr>
        <w:t>www</w:t>
      </w:r>
      <w:r w:rsidRPr="008B2ECF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 w:rsidRPr="008B2ECF">
        <w:rPr>
          <w:rFonts w:ascii="Times New Roman" w:hAnsi="Times New Roman"/>
          <w:sz w:val="28"/>
          <w:szCs w:val="28"/>
          <w:u w:val="single"/>
          <w:lang w:val="en-US" w:eastAsia="ru-RU"/>
        </w:rPr>
        <w:t>gosuslugi</w:t>
      </w:r>
      <w:r w:rsidRPr="008B2ECF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 w:rsidRPr="008B2ECF">
        <w:rPr>
          <w:rFonts w:ascii="Times New Roman" w:hAnsi="Times New Roman"/>
          <w:sz w:val="28"/>
          <w:szCs w:val="28"/>
          <w:u w:val="single"/>
          <w:lang w:val="en-US" w:eastAsia="ru-RU"/>
        </w:rPr>
        <w:t>ru</w:t>
      </w:r>
      <w:r w:rsidRPr="008B2ECF">
        <w:rPr>
          <w:rFonts w:ascii="Times New Roman" w:hAnsi="Times New Roman"/>
          <w:sz w:val="28"/>
          <w:szCs w:val="28"/>
          <w:lang w:eastAsia="ru-RU"/>
        </w:rPr>
        <w:t>». Разработчиком данного Портала является Министерство связи и массовых коммуникаций Российской Федерации.</w:t>
      </w:r>
    </w:p>
    <w:p w:rsidR="00F00304" w:rsidRPr="008B2ECF" w:rsidRDefault="00F00304" w:rsidP="008B2E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2ECF">
        <w:rPr>
          <w:rFonts w:ascii="Times New Roman" w:hAnsi="Times New Roman"/>
          <w:sz w:val="28"/>
          <w:szCs w:val="28"/>
          <w:lang w:eastAsia="ru-RU"/>
        </w:rPr>
        <w:t>Разработчиком утверждены правила регистрации на Портале, которые состоят из нескольких этапов:</w:t>
      </w:r>
    </w:p>
    <w:p w:rsidR="00F00304" w:rsidRPr="008B2ECF" w:rsidRDefault="00F00304" w:rsidP="008B2ECF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2ECF">
        <w:rPr>
          <w:rFonts w:ascii="Times New Roman" w:hAnsi="Times New Roman"/>
          <w:sz w:val="28"/>
          <w:szCs w:val="28"/>
          <w:lang w:eastAsia="ru-RU"/>
        </w:rPr>
        <w:t>Заполнение анкеты в электронном виде;</w:t>
      </w:r>
    </w:p>
    <w:p w:rsidR="00F00304" w:rsidRPr="008B2ECF" w:rsidRDefault="00F00304" w:rsidP="008B2ECF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2ECF">
        <w:rPr>
          <w:rFonts w:ascii="Times New Roman" w:hAnsi="Times New Roman"/>
          <w:sz w:val="28"/>
          <w:szCs w:val="28"/>
          <w:lang w:eastAsia="ru-RU"/>
        </w:rPr>
        <w:t>Получение на адрес электронной почты электронного кода активации поданного заявления;</w:t>
      </w:r>
    </w:p>
    <w:p w:rsidR="00F00304" w:rsidRPr="008B2ECF" w:rsidRDefault="00F00304" w:rsidP="008B2ECF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2ECF">
        <w:rPr>
          <w:rFonts w:ascii="Times New Roman" w:hAnsi="Times New Roman"/>
          <w:sz w:val="28"/>
          <w:szCs w:val="28"/>
          <w:lang w:eastAsia="ru-RU"/>
        </w:rPr>
        <w:t>Логин и пароль направляется в адрес заказным почтовым отправлением.</w:t>
      </w:r>
    </w:p>
    <w:p w:rsidR="00F00304" w:rsidRPr="008B2ECF" w:rsidRDefault="00F00304" w:rsidP="008B2E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2ECF">
        <w:rPr>
          <w:rFonts w:ascii="Times New Roman" w:hAnsi="Times New Roman"/>
          <w:sz w:val="28"/>
          <w:szCs w:val="28"/>
          <w:lang w:eastAsia="ru-RU"/>
        </w:rPr>
        <w:t>После получения пароля, заявитель на Портале госуслуг оставляет заявку  на предоставление государственных услуг в электронном виде и оставляет информацию в журнале предварительной записи с указанием даты и времени планируемого прибытия в регистрационно-экзаменационное подразделение.</w:t>
      </w:r>
    </w:p>
    <w:p w:rsidR="00F00304" w:rsidRPr="008B2ECF" w:rsidRDefault="00F00304" w:rsidP="008B2E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2ECF">
        <w:rPr>
          <w:rFonts w:ascii="Times New Roman" w:hAnsi="Times New Roman"/>
          <w:sz w:val="28"/>
          <w:szCs w:val="28"/>
          <w:lang w:eastAsia="ru-RU"/>
        </w:rPr>
        <w:t>После обработки заявки, заявителю направляется уведомление с указанием даты и времени прибытия в регистрационно-экзаменационное подразделение для оказания государственных услуг, а при установлении обстоятельств, не позволяющих совершить действия в соответствии с действующим законодательством, направляется мотивированный отказ, путем изменения в подсистеме «Госуслуги» статуса заявки.</w:t>
      </w:r>
    </w:p>
    <w:p w:rsidR="00F00304" w:rsidRPr="008B2ECF" w:rsidRDefault="00F00304" w:rsidP="008B2E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2ECF">
        <w:rPr>
          <w:rFonts w:ascii="Times New Roman" w:hAnsi="Times New Roman"/>
          <w:sz w:val="28"/>
          <w:szCs w:val="28"/>
          <w:lang w:eastAsia="ru-RU"/>
        </w:rPr>
        <w:t>В указанную дату и время заявитель обращается в регистрационно-экзаменационное подразделение с распечатанными при помощи Портала электронным билетом, а также заполненными заявлением установленной формы и квитанциями об оплате государственной пошлины.</w:t>
      </w:r>
    </w:p>
    <w:p w:rsidR="00F00304" w:rsidRPr="008B2ECF" w:rsidRDefault="00F00304" w:rsidP="008B2E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2ECF">
        <w:rPr>
          <w:rFonts w:ascii="Times New Roman" w:hAnsi="Times New Roman"/>
          <w:sz w:val="28"/>
          <w:szCs w:val="28"/>
          <w:lang w:eastAsia="ru-RU"/>
        </w:rPr>
        <w:t>При неявке заявителя в течении 30 минут после установленного времени, его прием осуществляется в порядке общей очереди.</w:t>
      </w:r>
    </w:p>
    <w:p w:rsidR="00F00304" w:rsidRPr="008B2ECF" w:rsidRDefault="00F00304" w:rsidP="008B2EC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2ECF">
        <w:rPr>
          <w:rFonts w:ascii="Times New Roman" w:hAnsi="Times New Roman"/>
          <w:sz w:val="28"/>
          <w:szCs w:val="28"/>
          <w:lang w:eastAsia="ru-RU"/>
        </w:rPr>
        <w:t>По результатам оказания государственных услуг в подсистему вносятся соответствующие отметки – «Услуга предоставлена» в случае исполнение государственной функции, «Заявка отменена» – в случае отмены заявки заявителем, «Услуга не предоставлена» – в случае неявки заявителя в соответствии с назначенной очередью, «Заявка оформлена и принята на рассмотрение» – в случае, когда гражданин может явиться в регистрационно-экзаменационное подразделение в назначенное им день и время, «Заявка отклонена» – гражданину не будет предоставлена государственная услуга до устранения обстоятельств, не позволяющих совершить действия в соответствии с действующим законодательством.</w:t>
      </w:r>
      <w:r w:rsidRPr="008B2ECF">
        <w:rPr>
          <w:lang w:eastAsia="ru-RU"/>
        </w:rPr>
        <w:t xml:space="preserve">  </w:t>
      </w:r>
    </w:p>
    <w:p w:rsidR="00F00304" w:rsidRDefault="00F00304"/>
    <w:sectPr w:rsidR="00F00304" w:rsidSect="00E33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7405"/>
    <w:multiLevelType w:val="multilevel"/>
    <w:tmpl w:val="792E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A14703"/>
    <w:multiLevelType w:val="multilevel"/>
    <w:tmpl w:val="DE3C4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E7381F"/>
    <w:multiLevelType w:val="hybridMultilevel"/>
    <w:tmpl w:val="FE909936"/>
    <w:lvl w:ilvl="0" w:tplc="45960BAA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CE4"/>
    <w:rsid w:val="00167CE4"/>
    <w:rsid w:val="00334B16"/>
    <w:rsid w:val="00354F09"/>
    <w:rsid w:val="00447984"/>
    <w:rsid w:val="00573EDD"/>
    <w:rsid w:val="005A39F3"/>
    <w:rsid w:val="008B2ECF"/>
    <w:rsid w:val="00914E80"/>
    <w:rsid w:val="00CF30AF"/>
    <w:rsid w:val="00D53225"/>
    <w:rsid w:val="00DB714C"/>
    <w:rsid w:val="00E124DC"/>
    <w:rsid w:val="00E33D44"/>
    <w:rsid w:val="00E52E03"/>
    <w:rsid w:val="00F0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B71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DB714C"/>
    <w:rPr>
      <w:rFonts w:cs="Times New Roman"/>
    </w:rPr>
  </w:style>
  <w:style w:type="character" w:styleId="a4">
    <w:name w:val="Hyperlink"/>
    <w:uiPriority w:val="99"/>
    <w:semiHidden/>
    <w:rsid w:val="00DB714C"/>
    <w:rPr>
      <w:rFonts w:cs="Times New Roman"/>
      <w:color w:val="0000FF"/>
      <w:u w:val="single"/>
    </w:rPr>
  </w:style>
  <w:style w:type="character" w:styleId="HTML">
    <w:name w:val="HTML Definition"/>
    <w:uiPriority w:val="99"/>
    <w:semiHidden/>
    <w:rsid w:val="00DB714C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rsid w:val="00DB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B7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B71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DB714C"/>
    <w:rPr>
      <w:rFonts w:cs="Times New Roman"/>
    </w:rPr>
  </w:style>
  <w:style w:type="character" w:styleId="a4">
    <w:name w:val="Hyperlink"/>
    <w:uiPriority w:val="99"/>
    <w:semiHidden/>
    <w:rsid w:val="00DB714C"/>
    <w:rPr>
      <w:rFonts w:cs="Times New Roman"/>
      <w:color w:val="0000FF"/>
      <w:u w:val="single"/>
    </w:rPr>
  </w:style>
  <w:style w:type="character" w:styleId="HTML">
    <w:name w:val="HTML Definition"/>
    <w:uiPriority w:val="99"/>
    <w:semiHidden/>
    <w:rsid w:val="00DB714C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rsid w:val="00DB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B7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27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7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7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27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527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7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27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527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7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27337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7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27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7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pgu/stateStructure/10000001197.html" TargetMode="External"/><Relationship Id="rId13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gosuslugi.ru/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/pgu/stateStructure/10000001197.html" TargetMode="External"/><Relationship Id="rId11" Type="http://schemas.openxmlformats.org/officeDocument/2006/relationships/hyperlink" Target="http://www.top68.ru/sites/default/files/article-images/2012/03/14/top68.ru-informatsiya-dlya-grazhdan-v-oblasti-okazaniya-gosudarstvennykh-uslug-po-linii-ministerstva-vnutrenn-8159.j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://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vd.ru/mvd/emvd/quality_form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1716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РЭО</dc:creator>
  <cp:lastModifiedBy>Отдел ИТ мр Похвистневский</cp:lastModifiedBy>
  <cp:revision>2</cp:revision>
  <dcterms:created xsi:type="dcterms:W3CDTF">2015-12-25T06:45:00Z</dcterms:created>
  <dcterms:modified xsi:type="dcterms:W3CDTF">2015-12-25T06:45:00Z</dcterms:modified>
</cp:coreProperties>
</file>